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4B5877" w:rsidRDefault="004B5877" w:rsidP="009031AF">
      <w:pPr>
        <w:shd w:val="clear" w:color="auto" w:fill="D9D9D9" w:themeFill="background1" w:themeFillShade="D9"/>
        <w:contextualSpacing/>
        <w:rPr>
          <w:rFonts w:cs="Arial"/>
          <w:b/>
          <w:sz w:val="40"/>
          <w:szCs w:val="40"/>
          <w:lang w:val="es-ES" w:eastAsia="es-ES"/>
        </w:rPr>
      </w:pPr>
      <w:r w:rsidRPr="004B5877">
        <w:rPr>
          <w:rFonts w:cs="Arial"/>
          <w:b/>
          <w:sz w:val="40"/>
          <w:szCs w:val="40"/>
          <w:lang w:val="es-ES" w:eastAsia="es-ES"/>
        </w:rPr>
        <w:t>A</w:t>
      </w:r>
      <w:r w:rsidR="009031AF" w:rsidRPr="004B5877">
        <w:rPr>
          <w:rFonts w:cs="Arial"/>
          <w:b/>
          <w:sz w:val="40"/>
          <w:szCs w:val="40"/>
          <w:lang w:val="es-ES" w:eastAsia="es-ES"/>
        </w:rPr>
        <w:t>NEX</w:t>
      </w:r>
      <w:r w:rsidRPr="004B5877">
        <w:rPr>
          <w:rFonts w:cs="Arial"/>
          <w:b/>
          <w:sz w:val="40"/>
          <w:szCs w:val="40"/>
          <w:lang w:val="es-ES" w:eastAsia="es-ES"/>
        </w:rPr>
        <w:t>O</w:t>
      </w:r>
      <w:r w:rsidR="009031AF" w:rsidRPr="004B5877">
        <w:rPr>
          <w:rFonts w:cs="Arial"/>
          <w:b/>
          <w:sz w:val="40"/>
          <w:szCs w:val="40"/>
          <w:lang w:val="es-ES" w:eastAsia="es-ES"/>
        </w:rPr>
        <w:t xml:space="preserve"> </w:t>
      </w:r>
      <w:r w:rsidR="00C20E17" w:rsidRPr="004B5877">
        <w:rPr>
          <w:rFonts w:cs="Arial"/>
          <w:b/>
          <w:sz w:val="40"/>
          <w:szCs w:val="40"/>
          <w:lang w:val="es-ES" w:eastAsia="es-ES"/>
        </w:rPr>
        <w:t>19</w:t>
      </w:r>
    </w:p>
    <w:p w:rsidR="009031AF" w:rsidRPr="004B5877" w:rsidRDefault="009031AF" w:rsidP="009031AF">
      <w:pPr>
        <w:shd w:val="clear" w:color="auto" w:fill="D9D9D9" w:themeFill="background1" w:themeFillShade="D9"/>
        <w:contextualSpacing/>
        <w:rPr>
          <w:rFonts w:cs="Arial"/>
          <w:b/>
          <w:sz w:val="40"/>
          <w:szCs w:val="40"/>
          <w:lang w:val="es-ES" w:eastAsia="es-ES"/>
        </w:rPr>
      </w:pPr>
      <w:r w:rsidRPr="004B5877">
        <w:rPr>
          <w:rFonts w:cs="Arial"/>
          <w:b/>
          <w:sz w:val="40"/>
          <w:szCs w:val="40"/>
          <w:lang w:val="es-ES" w:eastAsia="es-ES"/>
        </w:rPr>
        <w:t>DECLARACIÓ</w:t>
      </w:r>
      <w:r w:rsidR="004B5877" w:rsidRPr="004B5877">
        <w:rPr>
          <w:rFonts w:cs="Arial"/>
          <w:b/>
          <w:sz w:val="40"/>
          <w:szCs w:val="40"/>
          <w:lang w:val="es-ES" w:eastAsia="es-ES"/>
        </w:rPr>
        <w:t>N</w:t>
      </w:r>
      <w:r w:rsidR="004B5877">
        <w:rPr>
          <w:rFonts w:cs="Arial"/>
          <w:b/>
          <w:sz w:val="40"/>
          <w:szCs w:val="40"/>
          <w:lang w:val="es-ES" w:eastAsia="es-ES"/>
        </w:rPr>
        <w:t xml:space="preserve"> AU</w:t>
      </w:r>
      <w:r w:rsidRPr="004B5877">
        <w:rPr>
          <w:rFonts w:cs="Arial"/>
          <w:b/>
          <w:sz w:val="40"/>
          <w:szCs w:val="40"/>
          <w:lang w:val="es-ES" w:eastAsia="es-ES"/>
        </w:rPr>
        <w:t>S</w:t>
      </w:r>
      <w:r w:rsidR="004B5877">
        <w:rPr>
          <w:rFonts w:cs="Arial"/>
          <w:b/>
          <w:sz w:val="40"/>
          <w:szCs w:val="40"/>
          <w:lang w:val="es-ES" w:eastAsia="es-ES"/>
        </w:rPr>
        <w:t>ENCIA CONFLICTO INTERÉ</w:t>
      </w:r>
      <w:r w:rsidRPr="004B5877">
        <w:rPr>
          <w:rFonts w:cs="Arial"/>
          <w:b/>
          <w:sz w:val="40"/>
          <w:szCs w:val="40"/>
          <w:lang w:val="es-ES" w:eastAsia="es-ES"/>
        </w:rPr>
        <w:t xml:space="preserve">S </w:t>
      </w:r>
    </w:p>
    <w:p w:rsidR="009031AF" w:rsidRPr="004B5877" w:rsidRDefault="009031AF" w:rsidP="009031AF">
      <w:pPr>
        <w:autoSpaceDE w:val="0"/>
        <w:autoSpaceDN w:val="0"/>
        <w:adjustRightInd w:val="0"/>
        <w:jc w:val="both"/>
        <w:rPr>
          <w:rFonts w:cs="Arial"/>
          <w:lang w:val="es-ES" w:eastAsia="es-ES"/>
        </w:rPr>
      </w:pPr>
    </w:p>
    <w:p w:rsidR="009031AF" w:rsidRPr="004B5877" w:rsidRDefault="009031AF">
      <w:pPr>
        <w:rPr>
          <w:rFonts w:cs="Arial"/>
          <w:b/>
          <w:bCs/>
          <w:color w:val="000000"/>
          <w:szCs w:val="22"/>
          <w:lang w:val="es-ES" w:eastAsia="es-ES"/>
        </w:rPr>
      </w:pPr>
    </w:p>
    <w:p w:rsidR="009031AF" w:rsidRPr="004B5877" w:rsidRDefault="009031AF" w:rsidP="008D13DF">
      <w:pPr>
        <w:pStyle w:val="Default"/>
        <w:jc w:val="both"/>
        <w:rPr>
          <w:b/>
          <w:bCs/>
          <w:sz w:val="22"/>
          <w:szCs w:val="22"/>
          <w:lang w:val="es-ES"/>
        </w:rPr>
      </w:pPr>
    </w:p>
    <w:p w:rsidR="008D13DF" w:rsidRDefault="004B5877" w:rsidP="008D13DF">
      <w:pPr>
        <w:pStyle w:val="Default"/>
        <w:jc w:val="both"/>
        <w:rPr>
          <w:b/>
          <w:bCs/>
          <w:sz w:val="22"/>
          <w:szCs w:val="22"/>
          <w:lang w:val="es-ES"/>
        </w:rPr>
      </w:pPr>
      <w:r w:rsidRPr="004B5877">
        <w:rPr>
          <w:b/>
          <w:bCs/>
          <w:sz w:val="22"/>
          <w:szCs w:val="22"/>
          <w:lang w:val="es-ES"/>
        </w:rPr>
        <w:t>Modelo de declaración de ausencia de conflicto de intereses de la persona o empresa licitadora y/o adjudicataria del contrato.</w:t>
      </w:r>
    </w:p>
    <w:p w:rsidR="004B5877" w:rsidRPr="004B5877" w:rsidRDefault="004B5877" w:rsidP="008D13DF">
      <w:pPr>
        <w:pStyle w:val="Default"/>
        <w:jc w:val="both"/>
        <w:rPr>
          <w:sz w:val="22"/>
          <w:szCs w:val="22"/>
          <w:lang w:val="es-ES"/>
        </w:rPr>
      </w:pPr>
    </w:p>
    <w:p w:rsidR="006D4846" w:rsidRPr="008821E2" w:rsidRDefault="004B5877" w:rsidP="006D4846">
      <w:pPr>
        <w:autoSpaceDE w:val="0"/>
        <w:autoSpaceDN w:val="0"/>
        <w:adjustRightInd w:val="0"/>
        <w:jc w:val="both"/>
        <w:rPr>
          <w:rFonts w:ascii="Calibri" w:hAnsi="Calibri" w:cs="Calibri"/>
          <w:b/>
          <w:lang w:val="es-ES"/>
        </w:rPr>
      </w:pPr>
      <w:r>
        <w:rPr>
          <w:szCs w:val="22"/>
          <w:lang w:val="es-ES"/>
        </w:rPr>
        <w:t>Expediente</w:t>
      </w:r>
      <w:r w:rsidR="008D13DF" w:rsidRPr="004B5877">
        <w:rPr>
          <w:szCs w:val="22"/>
          <w:lang w:val="es-ES"/>
        </w:rPr>
        <w:t xml:space="preserve">: </w:t>
      </w:r>
      <w:r w:rsidR="006D4846" w:rsidRPr="008821E2">
        <w:rPr>
          <w:rFonts w:ascii="Calibri" w:hAnsi="Calibri" w:cs="Calibri"/>
          <w:b/>
          <w:lang w:val="es-ES"/>
        </w:rPr>
        <w:t>CS/AH01/1101446911/25/PSS</w:t>
      </w:r>
    </w:p>
    <w:p w:rsidR="008D13DF" w:rsidRPr="004B5877" w:rsidRDefault="004B5877" w:rsidP="008D13DF">
      <w:pPr>
        <w:pStyle w:val="Default"/>
        <w:jc w:val="both"/>
        <w:rPr>
          <w:sz w:val="22"/>
          <w:szCs w:val="22"/>
          <w:lang w:val="es-ES"/>
        </w:rPr>
      </w:pPr>
      <w:bookmarkStart w:id="1" w:name="_GoBack"/>
      <w:bookmarkEnd w:id="1"/>
      <w:r>
        <w:rPr>
          <w:sz w:val="22"/>
          <w:szCs w:val="22"/>
          <w:lang w:val="es-ES"/>
        </w:rPr>
        <w:t>Contrato</w:t>
      </w:r>
      <w:r w:rsidR="008D13DF" w:rsidRPr="004B5877">
        <w:rPr>
          <w:sz w:val="22"/>
          <w:szCs w:val="22"/>
          <w:lang w:val="es-ES"/>
        </w:rPr>
        <w:t xml:space="preserve">: </w:t>
      </w:r>
    </w:p>
    <w:p w:rsidR="008D13DF" w:rsidRPr="004B5877" w:rsidRDefault="004B5877" w:rsidP="008D13DF">
      <w:pPr>
        <w:pStyle w:val="Default"/>
        <w:jc w:val="both"/>
        <w:rPr>
          <w:sz w:val="22"/>
          <w:szCs w:val="22"/>
          <w:lang w:val="es-ES"/>
        </w:rPr>
      </w:pPr>
      <w:r w:rsidRPr="004B5877">
        <w:rPr>
          <w:sz w:val="22"/>
          <w:szCs w:val="22"/>
          <w:lang w:val="es-ES"/>
        </w:rPr>
        <w:t>Órgano</w:t>
      </w:r>
      <w:r w:rsidR="008D13DF" w:rsidRPr="004B5877">
        <w:rPr>
          <w:sz w:val="22"/>
          <w:szCs w:val="22"/>
          <w:lang w:val="es-ES"/>
        </w:rPr>
        <w:t xml:space="preserve"> de </w:t>
      </w:r>
      <w:r w:rsidRPr="004B5877">
        <w:rPr>
          <w:sz w:val="22"/>
          <w:szCs w:val="22"/>
          <w:lang w:val="es-ES"/>
        </w:rPr>
        <w:t>contratación</w:t>
      </w:r>
      <w:r w:rsidR="008D13DF" w:rsidRPr="004B5877">
        <w:rPr>
          <w:sz w:val="22"/>
          <w:szCs w:val="22"/>
          <w:lang w:val="es-ES"/>
        </w:rPr>
        <w:t xml:space="preserve">: </w:t>
      </w:r>
    </w:p>
    <w:p w:rsidR="008D13DF" w:rsidRPr="004B5877" w:rsidRDefault="008D13DF" w:rsidP="008D13DF">
      <w:pPr>
        <w:pStyle w:val="Default"/>
        <w:jc w:val="both"/>
        <w:rPr>
          <w:sz w:val="22"/>
          <w:szCs w:val="22"/>
          <w:lang w:val="es-ES"/>
        </w:rPr>
      </w:pPr>
    </w:p>
    <w:p w:rsidR="008D13DF" w:rsidRDefault="004B5877" w:rsidP="008D13DF">
      <w:pPr>
        <w:pStyle w:val="Default"/>
        <w:jc w:val="both"/>
        <w:rPr>
          <w:sz w:val="22"/>
          <w:szCs w:val="22"/>
          <w:lang w:val="es-ES"/>
        </w:rPr>
      </w:pPr>
      <w:r w:rsidRPr="004B5877">
        <w:rPr>
          <w:sz w:val="22"/>
          <w:szCs w:val="22"/>
          <w:lang w:val="es-ES"/>
        </w:rPr>
        <w:t>[Nombre y apellidos], con DNI [n.º DNI], en nombre propio o como [condición en la que declara] de [nombre de la entidad] con NIF [NIF entidad], con el poder suficiente que consta acreditado en el procedimiento de contratación indicado,</w:t>
      </w:r>
    </w:p>
    <w:p w:rsidR="004B5877" w:rsidRPr="004B5877" w:rsidRDefault="004B5877" w:rsidP="008D13DF">
      <w:pPr>
        <w:pStyle w:val="Default"/>
        <w:jc w:val="both"/>
        <w:rPr>
          <w:sz w:val="22"/>
          <w:szCs w:val="22"/>
          <w:lang w:val="es-ES"/>
        </w:rPr>
      </w:pPr>
    </w:p>
    <w:p w:rsidR="008D13DF" w:rsidRPr="004B5877" w:rsidRDefault="008D13DF" w:rsidP="008D13DF">
      <w:pPr>
        <w:pStyle w:val="Default"/>
        <w:jc w:val="both"/>
        <w:rPr>
          <w:sz w:val="22"/>
          <w:szCs w:val="22"/>
          <w:lang w:val="es-ES"/>
        </w:rPr>
      </w:pPr>
      <w:r w:rsidRPr="004B5877">
        <w:rPr>
          <w:sz w:val="22"/>
          <w:szCs w:val="22"/>
          <w:lang w:val="es-ES"/>
        </w:rPr>
        <w:t xml:space="preserve">Declaro: </w:t>
      </w:r>
    </w:p>
    <w:p w:rsidR="008D13DF" w:rsidRPr="004B5877" w:rsidRDefault="008D13DF" w:rsidP="008D13DF">
      <w:pPr>
        <w:pStyle w:val="Default"/>
        <w:jc w:val="both"/>
        <w:rPr>
          <w:sz w:val="22"/>
          <w:szCs w:val="22"/>
          <w:lang w:val="es-ES"/>
        </w:rPr>
      </w:pPr>
    </w:p>
    <w:p w:rsidR="008D13DF" w:rsidRDefault="004B5877" w:rsidP="008D13DF">
      <w:pPr>
        <w:pStyle w:val="Default"/>
        <w:jc w:val="both"/>
        <w:rPr>
          <w:sz w:val="22"/>
          <w:szCs w:val="22"/>
          <w:lang w:val="es-ES"/>
        </w:rPr>
      </w:pPr>
      <w:r w:rsidRPr="004B5877">
        <w:rPr>
          <w:sz w:val="22"/>
          <w:szCs w:val="22"/>
          <w:lang w:val="es-ES"/>
        </w:rPr>
        <w:t xml:space="preserve">Primero. Que conozco con detalle los pliegos que rigen el contrato, así como la normativa que le es aplicable, y que tengo conocimiento de que el artículo 61.3, ‘Conflicto de intereses’, del Reglamento (UE, </w:t>
      </w:r>
      <w:proofErr w:type="spellStart"/>
      <w:r w:rsidRPr="004B5877">
        <w:rPr>
          <w:sz w:val="22"/>
          <w:szCs w:val="22"/>
          <w:lang w:val="es-ES"/>
        </w:rPr>
        <w:t>Euratom</w:t>
      </w:r>
      <w:proofErr w:type="spellEnd"/>
      <w:r w:rsidRPr="004B5877">
        <w:rPr>
          <w:sz w:val="22"/>
          <w:szCs w:val="22"/>
          <w:lang w:val="es-ES"/>
        </w:rPr>
        <w:t>) 2018/1046 del Parlamento Europeo y del Consejo, de 18 de julio (Reglamento financiero de la UE), establece que existe conflicto de intereses cuando el ejercicio imparcial y objetivo de las funciones se vea comprometido por razones familiares, afectivas, de afinidad política o nacional, de interés económico o por cualquier motivo directo o indirecto de interés personal.</w:t>
      </w:r>
    </w:p>
    <w:p w:rsidR="004B5877" w:rsidRPr="004B5877" w:rsidRDefault="004B5877" w:rsidP="008D13DF">
      <w:pPr>
        <w:pStyle w:val="Default"/>
        <w:jc w:val="both"/>
        <w:rPr>
          <w:sz w:val="22"/>
          <w:szCs w:val="22"/>
          <w:lang w:val="es-ES"/>
        </w:rPr>
      </w:pPr>
    </w:p>
    <w:p w:rsidR="008D13DF" w:rsidRPr="004B5877" w:rsidRDefault="004B5877" w:rsidP="008D13DF">
      <w:pPr>
        <w:pStyle w:val="Default"/>
        <w:jc w:val="both"/>
        <w:rPr>
          <w:sz w:val="22"/>
          <w:szCs w:val="22"/>
          <w:lang w:val="es-ES"/>
        </w:rPr>
      </w:pPr>
      <w:r w:rsidRPr="004B5877">
        <w:rPr>
          <w:sz w:val="22"/>
          <w:szCs w:val="22"/>
          <w:lang w:val="es-ES"/>
        </w:rPr>
        <w:t>Segundo. Que conozco el artículo 64, ‘Lucha contra la corrupción y la prevención de los conflictos de intereses’, de la Ley 9/2017, de 8 de noviembre, de Contratos del Sector Público, que define el conflicto de intereses como ‘cualquier situación en la que el personal al servicio del órgano de contratación que además participe en el desarrollo del procedimiento de licitación o pueda influir en su resultado, tenga directa o indirectamente un interés financiero, económico o personal que pueda parecer que compromete su imparcialidad e independencia en el contexto del procedimiento de licitación’.</w:t>
      </w:r>
    </w:p>
    <w:p w:rsidR="008D13DF" w:rsidRPr="004B5877" w:rsidRDefault="008D13DF" w:rsidP="008D13DF">
      <w:pPr>
        <w:pStyle w:val="Default"/>
        <w:jc w:val="both"/>
        <w:rPr>
          <w:sz w:val="22"/>
          <w:szCs w:val="22"/>
          <w:lang w:val="es-ES"/>
        </w:rPr>
      </w:pPr>
    </w:p>
    <w:p w:rsidR="004B5877" w:rsidRPr="004B5877" w:rsidRDefault="004B5877" w:rsidP="004B5877">
      <w:pPr>
        <w:pStyle w:val="Default"/>
        <w:jc w:val="both"/>
        <w:rPr>
          <w:sz w:val="22"/>
          <w:szCs w:val="22"/>
          <w:lang w:val="es-ES"/>
        </w:rPr>
      </w:pPr>
      <w:r w:rsidRPr="004B5877">
        <w:rPr>
          <w:sz w:val="22"/>
          <w:szCs w:val="22"/>
          <w:lang w:val="es-ES"/>
        </w:rPr>
        <w:t>Tercero. Que ni mi persona ni, en su caso, la persona jurídica que represento se encuentra en ninguna situación que pueda comprometer el cumplimiento de las obligaciones exigibles por la participación en el procedimiento de contratación, ni que pueda comprometer el cumplimiento de dichas obligaciones en caso de resultar adjudicataria del expediente.</w:t>
      </w:r>
    </w:p>
    <w:p w:rsidR="004B5877" w:rsidRPr="004B5877" w:rsidRDefault="004B5877" w:rsidP="004B5877">
      <w:pPr>
        <w:pStyle w:val="Default"/>
        <w:jc w:val="both"/>
        <w:rPr>
          <w:sz w:val="22"/>
          <w:szCs w:val="22"/>
          <w:lang w:val="es-ES"/>
        </w:rPr>
      </w:pPr>
    </w:p>
    <w:p w:rsidR="004B5877" w:rsidRPr="004B5877" w:rsidRDefault="004B5877" w:rsidP="004B5877">
      <w:pPr>
        <w:pStyle w:val="Default"/>
        <w:jc w:val="both"/>
        <w:rPr>
          <w:sz w:val="22"/>
          <w:szCs w:val="22"/>
          <w:lang w:val="es-ES"/>
        </w:rPr>
      </w:pPr>
      <w:r w:rsidRPr="004B5877">
        <w:rPr>
          <w:sz w:val="22"/>
          <w:szCs w:val="22"/>
          <w:lang w:val="es-ES"/>
        </w:rPr>
        <w:t>Cuarto. Que ni mi persona ni, en su caso, la persona jurídica que represento se encuentra en una situación de conflicto de intereses, según la definición del artículo 61 del Reglamento financiero de la UE, que pueda dificultar o comprometer de alguna manera el cumplimiento de las obligaciones mencionadas en el apartado anterior.</w:t>
      </w:r>
    </w:p>
    <w:p w:rsidR="004B5877" w:rsidRPr="004B5877" w:rsidRDefault="004B5877" w:rsidP="004B5877">
      <w:pPr>
        <w:pStyle w:val="Default"/>
        <w:jc w:val="both"/>
        <w:rPr>
          <w:sz w:val="22"/>
          <w:szCs w:val="22"/>
          <w:lang w:val="es-ES"/>
        </w:rPr>
      </w:pPr>
    </w:p>
    <w:p w:rsidR="008D13DF" w:rsidRPr="004B5877" w:rsidRDefault="004B5877" w:rsidP="004B5877">
      <w:pPr>
        <w:pStyle w:val="Default"/>
        <w:jc w:val="both"/>
        <w:rPr>
          <w:sz w:val="22"/>
          <w:szCs w:val="22"/>
          <w:lang w:val="es-ES"/>
        </w:rPr>
      </w:pPr>
      <w:r w:rsidRPr="004B5877">
        <w:rPr>
          <w:sz w:val="22"/>
          <w:szCs w:val="22"/>
          <w:lang w:val="es-ES"/>
        </w:rPr>
        <w:t xml:space="preserve">Quinto. Que los administradores, los representantes y el resto de personas con capacidad de toma de decisiones o control sobre [persona jurídica] no se encuentran en la situación de conflicto </w:t>
      </w:r>
      <w:r>
        <w:rPr>
          <w:sz w:val="22"/>
          <w:szCs w:val="22"/>
          <w:lang w:val="es-ES"/>
        </w:rPr>
        <w:t>definida en el apartado cuarto.</w:t>
      </w:r>
      <w:r w:rsidR="008D13DF" w:rsidRPr="004B5877">
        <w:rPr>
          <w:sz w:val="22"/>
          <w:szCs w:val="22"/>
          <w:lang w:val="es-ES"/>
        </w:rPr>
        <w:t xml:space="preserve"> </w:t>
      </w:r>
    </w:p>
    <w:p w:rsidR="008D13DF" w:rsidRPr="004B5877" w:rsidRDefault="008D13DF" w:rsidP="008D13DF">
      <w:pPr>
        <w:pStyle w:val="Default"/>
        <w:jc w:val="both"/>
        <w:rPr>
          <w:sz w:val="22"/>
          <w:szCs w:val="22"/>
          <w:lang w:val="es-ES"/>
        </w:rPr>
      </w:pPr>
    </w:p>
    <w:p w:rsidR="004B5877" w:rsidRPr="004B5877" w:rsidRDefault="004B5877" w:rsidP="004B5877">
      <w:pPr>
        <w:pStyle w:val="Default"/>
        <w:jc w:val="both"/>
        <w:rPr>
          <w:sz w:val="22"/>
          <w:szCs w:val="22"/>
          <w:lang w:val="es-ES"/>
        </w:rPr>
      </w:pPr>
      <w:r w:rsidRPr="004B5877">
        <w:rPr>
          <w:sz w:val="22"/>
          <w:szCs w:val="22"/>
          <w:lang w:val="es-ES"/>
        </w:rPr>
        <w:lastRenderedPageBreak/>
        <w:t>Sexto. Que me comprometo a poner en conocimiento del órgano de contratación del expediente, sin dilación, cualquier situación de conflicto de intereses que comprometa o pueda comprometer el cumplimiento de las obligaciones mencionadas.</w:t>
      </w:r>
    </w:p>
    <w:p w:rsidR="004B5877" w:rsidRPr="004B5877" w:rsidRDefault="004B5877" w:rsidP="004B5877">
      <w:pPr>
        <w:pStyle w:val="Default"/>
        <w:jc w:val="both"/>
        <w:rPr>
          <w:sz w:val="22"/>
          <w:szCs w:val="22"/>
          <w:lang w:val="es-ES"/>
        </w:rPr>
      </w:pPr>
    </w:p>
    <w:p w:rsidR="004B5877" w:rsidRPr="004B5877" w:rsidRDefault="004B5877" w:rsidP="004B5877">
      <w:pPr>
        <w:pStyle w:val="Default"/>
        <w:jc w:val="both"/>
        <w:rPr>
          <w:sz w:val="22"/>
          <w:szCs w:val="22"/>
          <w:lang w:val="es-ES"/>
        </w:rPr>
      </w:pPr>
      <w:r w:rsidRPr="004B5877">
        <w:rPr>
          <w:sz w:val="22"/>
          <w:szCs w:val="22"/>
          <w:lang w:val="es-ES"/>
        </w:rPr>
        <w:t>Séptimo. Que he suministrado información exacta, veraz y completa en el marco de este expediente, y que tengo conocimiento de que la falsedad de esta declaración y de la información suministrada conlleva las consecuencias contractuales, administrativas o judiciales que establezca la normativa aplicable y la documentación contractual.</w:t>
      </w:r>
    </w:p>
    <w:p w:rsidR="004B5877" w:rsidRPr="004B5877" w:rsidRDefault="004B5877" w:rsidP="004B5877">
      <w:pPr>
        <w:pStyle w:val="Default"/>
        <w:jc w:val="both"/>
        <w:rPr>
          <w:sz w:val="22"/>
          <w:szCs w:val="22"/>
          <w:lang w:val="es-ES"/>
        </w:rPr>
      </w:pPr>
    </w:p>
    <w:p w:rsidR="008D13DF" w:rsidRPr="004B5877" w:rsidRDefault="004B5877" w:rsidP="004B5877">
      <w:pPr>
        <w:pStyle w:val="Default"/>
        <w:jc w:val="both"/>
        <w:rPr>
          <w:color w:val="auto"/>
          <w:sz w:val="22"/>
          <w:szCs w:val="22"/>
          <w:lang w:val="es-ES"/>
        </w:rPr>
      </w:pPr>
      <w:r w:rsidRPr="004B5877">
        <w:rPr>
          <w:sz w:val="22"/>
          <w:szCs w:val="22"/>
          <w:lang w:val="es-ES"/>
        </w:rPr>
        <w:t>[Firma]</w:t>
      </w:r>
    </w:p>
    <w:sectPr w:rsidR="008D13DF" w:rsidRPr="004B5877"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846" w:rsidRDefault="006D4846" w:rsidP="006D4846">
    <w:pPr>
      <w:pStyle w:val="Peu"/>
      <w:rPr>
        <w:rFonts w:asciiTheme="minorHAnsi" w:eastAsiaTheme="minorHAnsi" w:hAnsiTheme="minorHAnsi" w:cstheme="minorBidi"/>
      </w:rPr>
    </w:pPr>
    <w:r>
      <w:rPr>
        <w:noProof/>
      </w:rPr>
      <w:drawing>
        <wp:inline distT="0" distB="0" distL="0" distR="0" wp14:anchorId="14E71811" wp14:editId="0092F63B">
          <wp:extent cx="1247775" cy="329274"/>
          <wp:effectExtent l="0" t="0" r="0" b="0"/>
          <wp:docPr id="34" name="Imatge 34" descr="6145F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2" descr="6145F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2904" cy="330627"/>
                  </a:xfrm>
                  <a:prstGeom prst="rect">
                    <a:avLst/>
                  </a:prstGeom>
                  <a:noFill/>
                  <a:ln>
                    <a:noFill/>
                  </a:ln>
                </pic:spPr>
              </pic:pic>
            </a:graphicData>
          </a:graphic>
        </wp:inline>
      </w:drawing>
    </w:r>
    <w:r>
      <w:t xml:space="preserve"> </w:t>
    </w:r>
    <w:r>
      <w:rPr>
        <w:noProof/>
      </w:rPr>
      <w:drawing>
        <wp:inline distT="0" distB="0" distL="0" distR="0" wp14:anchorId="20FCF5CD" wp14:editId="236E6E13">
          <wp:extent cx="1343025" cy="327567"/>
          <wp:effectExtent l="0" t="0" r="0" b="0"/>
          <wp:docPr id="35" name="Imatge 35" descr="730D5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3" descr="730D52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0097" cy="329292"/>
                  </a:xfrm>
                  <a:prstGeom prst="rect">
                    <a:avLst/>
                  </a:prstGeom>
                  <a:noFill/>
                  <a:ln>
                    <a:noFill/>
                  </a:ln>
                </pic:spPr>
              </pic:pic>
            </a:graphicData>
          </a:graphic>
        </wp:inline>
      </w:drawing>
    </w:r>
    <w:r>
      <w:t xml:space="preserve"> </w:t>
    </w:r>
    <w:r>
      <w:rPr>
        <w:noProof/>
      </w:rPr>
      <w:drawing>
        <wp:inline distT="0" distB="0" distL="0" distR="0" wp14:anchorId="5E81A182" wp14:editId="2E1DEF2D">
          <wp:extent cx="1314450" cy="400050"/>
          <wp:effectExtent l="0" t="0" r="0" b="0"/>
          <wp:docPr id="36" name="Imatge 36" descr="F1DD94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4" descr="F1DD948F"/>
                  <pic:cNvPicPr>
                    <a:picLocks noChangeAspect="1" noChangeArrowheads="1"/>
                  </pic:cNvPicPr>
                </pic:nvPicPr>
                <pic:blipFill>
                  <a:blip r:embed="rId3">
                    <a:extLst>
                      <a:ext uri="{28A0092B-C50C-407E-A947-70E740481C1C}">
                        <a14:useLocalDpi xmlns:a14="http://schemas.microsoft.com/office/drawing/2010/main" val="0"/>
                      </a:ext>
                    </a:extLst>
                  </a:blip>
                  <a:srcRect l="6123" b="3818"/>
                  <a:stretch>
                    <a:fillRect/>
                  </a:stretch>
                </pic:blipFill>
                <pic:spPr bwMode="auto">
                  <a:xfrm>
                    <a:off x="0" y="0"/>
                    <a:ext cx="1314450" cy="400050"/>
                  </a:xfrm>
                  <a:prstGeom prst="rect">
                    <a:avLst/>
                  </a:prstGeom>
                  <a:noFill/>
                  <a:ln>
                    <a:noFill/>
                  </a:ln>
                </pic:spPr>
              </pic:pic>
            </a:graphicData>
          </a:graphic>
        </wp:inline>
      </w:drawing>
    </w:r>
    <w:r>
      <w:t xml:space="preserve"> </w:t>
    </w:r>
    <w:r>
      <w:rPr>
        <w:noProof/>
      </w:rPr>
      <w:drawing>
        <wp:inline distT="0" distB="0" distL="0" distR="0" wp14:anchorId="4D6D6591" wp14:editId="78DE4BCE">
          <wp:extent cx="1333500" cy="352425"/>
          <wp:effectExtent l="0" t="0" r="0" b="9525"/>
          <wp:docPr id="37" name="Imatge 37" descr="A50BD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5" descr="A50BDC7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00" cy="352425"/>
                  </a:xfrm>
                  <a:prstGeom prst="rect">
                    <a:avLst/>
                  </a:prstGeom>
                  <a:noFill/>
                  <a:ln>
                    <a:noFill/>
                  </a:ln>
                </pic:spPr>
              </pic:pic>
            </a:graphicData>
          </a:graphic>
        </wp:inline>
      </w:drawing>
    </w:r>
  </w:p>
  <w:p w:rsidR="002C09D3" w:rsidRPr="006D4846" w:rsidRDefault="002C09D3" w:rsidP="006D4846">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6D4846" w:rsidP="006D4846">
    <w:pPr>
      <w:pStyle w:val="Capalera"/>
      <w:jc w:val="right"/>
      <w:rPr>
        <w:noProof/>
      </w:rPr>
    </w:pPr>
    <w:ins w:id="0" w:author="Gomez Rodriguez, David" w:date="2025-09-18T10:18:00Z">
      <w:r w:rsidRPr="004F7A31">
        <w:rPr>
          <w:b/>
          <w:noProof/>
        </w:rPr>
        <w:drawing>
          <wp:inline distT="0" distB="0" distL="0" distR="0" wp14:anchorId="5225A4FD" wp14:editId="093765FD">
            <wp:extent cx="1743075" cy="704850"/>
            <wp:effectExtent l="0" t="0" r="9525" b="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704850"/>
                    </a:xfrm>
                    <a:prstGeom prst="rect">
                      <a:avLst/>
                    </a:prstGeom>
                    <a:noFill/>
                    <a:ln>
                      <a:noFill/>
                    </a:ln>
                  </pic:spPr>
                </pic:pic>
              </a:graphicData>
            </a:graphic>
          </wp:inline>
        </w:drawing>
      </w:r>
    </w:ins>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mez Rodriguez, David">
    <w15:presenceInfo w15:providerId="None" w15:userId="Gomez Rodriguez, Da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5877"/>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4846"/>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D5059DA"/>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uiPriority w:val="99"/>
    <w:rsid w:val="00E22DFC"/>
    <w:pPr>
      <w:tabs>
        <w:tab w:val="center" w:pos="4252"/>
        <w:tab w:val="right" w:pos="8504"/>
      </w:tabs>
    </w:pPr>
  </w:style>
  <w:style w:type="character" w:customStyle="1" w:styleId="PeuCar">
    <w:name w:val="Peu Car"/>
    <w:link w:val="Peu"/>
    <w:uiPriority w:val="99"/>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642941">
      <w:bodyDiv w:val="1"/>
      <w:marLeft w:val="0"/>
      <w:marRight w:val="0"/>
      <w:marTop w:val="0"/>
      <w:marBottom w:val="0"/>
      <w:divBdr>
        <w:top w:val="none" w:sz="0" w:space="0" w:color="auto"/>
        <w:left w:val="none" w:sz="0" w:space="0" w:color="auto"/>
        <w:bottom w:val="none" w:sz="0" w:space="0" w:color="auto"/>
        <w:right w:val="none" w:sz="0" w:space="0" w:color="auto"/>
      </w:divBdr>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057361857">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www.w3.org/XML/1998/namespace"/>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FE94AB6C-0785-45F1-9D32-A82DE5D4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A4BB8F94-E600-4A55-A9B5-35AE22415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2</Pages>
  <Words>476</Words>
  <Characters>2713</Characters>
  <Application>Microsoft Office Word</Application>
  <DocSecurity>0</DocSecurity>
  <Lines>22</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Gomez Rodriguez, David</cp:lastModifiedBy>
  <cp:revision>3</cp:revision>
  <cp:lastPrinted>2018-08-27T11:31:00Z</cp:lastPrinted>
  <dcterms:created xsi:type="dcterms:W3CDTF">2025-09-26T07:31:00Z</dcterms:created>
  <dcterms:modified xsi:type="dcterms:W3CDTF">2025-09-26T09:20:00Z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